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71863C" w14:textId="0BAB3D8C" w:rsidR="00BC51FE" w:rsidRDefault="00BC51FE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14:paraId="4364C80D" w14:textId="0A6838FE" w:rsidR="002F064A" w:rsidRDefault="000369D6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pict w14:anchorId="5B5F30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25pt;height:96pt">
            <v:imagedata r:id="rId8" o:title=""/>
            <o:lock v:ext="edit" ungrouping="t" rotation="t" cropping="t" verticies="t" text="t" grouping="t"/>
            <o:signatureline v:ext="edit" id="{761295C1-6AC6-4138-A77D-B4A0F6654CD1}" provid="{00000000-0000-0000-0000-000000000000}" issignatureline="t"/>
          </v:shape>
        </w:pict>
      </w:r>
    </w:p>
    <w:p w14:paraId="7EB0A687" w14:textId="2A79CBAF" w:rsidR="00F93458" w:rsidRDefault="00DA1F93" w:rsidP="002D47AD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</w:t>
      </w:r>
      <w:r w:rsidRPr="00563F24">
        <w:rPr>
          <w:rFonts w:ascii="Times New Roman" w:hAnsi="Times New Roman"/>
          <w:sz w:val="24"/>
          <w:szCs w:val="24"/>
          <w:lang w:val="bg-BG"/>
        </w:rPr>
        <w:t>чл. 9, ал. 5</w:t>
      </w:r>
      <w:r w:rsidR="002E44CE" w:rsidRPr="00563F24">
        <w:rPr>
          <w:rFonts w:ascii="Times New Roman" w:hAnsi="Times New Roman"/>
          <w:sz w:val="24"/>
          <w:szCs w:val="24"/>
          <w:lang w:val="bg-BG"/>
        </w:rPr>
        <w:t xml:space="preserve"> и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 чл. 26</w:t>
      </w:r>
      <w:r w:rsidR="002B73AA">
        <w:rPr>
          <w:rFonts w:ascii="Times New Roman" w:hAnsi="Times New Roman"/>
          <w:sz w:val="24"/>
          <w:szCs w:val="24"/>
          <w:lang w:val="bg-BG"/>
        </w:rPr>
        <w:t>, ал. 7, т. 2</w:t>
      </w:r>
      <w:r w:rsidR="005B2B7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63F24">
        <w:rPr>
          <w:rFonts w:ascii="Times New Roman" w:hAnsi="Times New Roman"/>
          <w:sz w:val="24"/>
          <w:szCs w:val="24"/>
          <w:lang w:val="bg-BG"/>
        </w:rPr>
        <w:t>от Закона за управление на средствата от Европейските фондове</w:t>
      </w:r>
      <w:r w:rsid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63F24" w:rsidRPr="00563F24">
        <w:rPr>
          <w:rFonts w:ascii="Times New Roman" w:hAnsi="Times New Roman"/>
          <w:sz w:val="24"/>
          <w:szCs w:val="24"/>
          <w:lang w:val="bg-BG"/>
        </w:rPr>
        <w:t>при споделено управление (Загл. изм. - ДВ, бр. 51 от 2022 г., в сила от 01.07.2022 г.)</w:t>
      </w:r>
      <w:r w:rsid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63F24" w:rsidRPr="00563F24">
        <w:rPr>
          <w:rFonts w:ascii="Times New Roman" w:hAnsi="Times New Roman"/>
          <w:sz w:val="24"/>
          <w:szCs w:val="24"/>
          <w:lang w:val="bg-BG"/>
        </w:rPr>
        <w:t xml:space="preserve">(ЗУСЕФСУ), </w:t>
      </w:r>
      <w:r w:rsidR="00F331A5">
        <w:rPr>
          <w:rFonts w:ascii="Times New Roman" w:hAnsi="Times New Roman"/>
          <w:sz w:val="24"/>
          <w:szCs w:val="24"/>
          <w:lang w:val="bg-BG"/>
        </w:rPr>
        <w:t>във връзка с</w:t>
      </w:r>
      <w:r w:rsidR="00563F24" w:rsidRPr="00563F24">
        <w:rPr>
          <w:rFonts w:ascii="Times New Roman" w:hAnsi="Times New Roman"/>
          <w:sz w:val="24"/>
          <w:szCs w:val="24"/>
          <w:lang w:val="bg-BG"/>
        </w:rPr>
        <w:t xml:space="preserve"> § 70 от Преходни и заключителни разпоредби към Закона за изменение и допълнение на ЗУСЕСИФ (Обн. ДВ, бр. 51 от 2022 г.)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, 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</w:t>
      </w:r>
      <w:r w:rsidR="00F331A5" w:rsidRPr="00563F24">
        <w:rPr>
          <w:rFonts w:ascii="Times New Roman" w:hAnsi="Times New Roman"/>
          <w:sz w:val="24"/>
          <w:szCs w:val="24"/>
          <w:lang w:val="bg-BG"/>
        </w:rPr>
        <w:t>ин</w:t>
      </w:r>
      <w:r w:rsidR="00F331A5">
        <w:rPr>
          <w:rFonts w:ascii="Times New Roman" w:hAnsi="Times New Roman"/>
          <w:sz w:val="24"/>
          <w:szCs w:val="24"/>
          <w:lang w:val="bg-BG"/>
        </w:rPr>
        <w:t>ициативи</w:t>
      </w:r>
      <w:r w:rsidR="00F331A5" w:rsidRP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63F24">
        <w:rPr>
          <w:rFonts w:ascii="Times New Roman" w:hAnsi="Times New Roman"/>
          <w:sz w:val="24"/>
          <w:szCs w:val="24"/>
          <w:lang w:val="bg-BG"/>
        </w:rPr>
        <w:t>на Европейския съюз през периода 2014 – 2020 г</w:t>
      </w:r>
      <w:r w:rsidR="00F93458" w:rsidRPr="00563F24">
        <w:rPr>
          <w:rFonts w:ascii="Times New Roman" w:hAnsi="Times New Roman"/>
          <w:sz w:val="24"/>
          <w:szCs w:val="24"/>
          <w:lang w:val="bg-BG"/>
        </w:rPr>
        <w:t xml:space="preserve">., </w:t>
      </w:r>
      <w:r w:rsidRPr="00DA1F93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Pr="002B73AA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0F486F" w:rsidRPr="002B73AA">
        <w:rPr>
          <w:rFonts w:ascii="Times New Roman" w:hAnsi="Times New Roman"/>
          <w:sz w:val="24"/>
          <w:szCs w:val="24"/>
          <w:lang w:val="bg-BG"/>
        </w:rPr>
        <w:t>РД09-</w:t>
      </w:r>
      <w:r w:rsidR="002B73AA" w:rsidRPr="002B73AA">
        <w:rPr>
          <w:rFonts w:ascii="Times New Roman" w:hAnsi="Times New Roman"/>
          <w:sz w:val="24"/>
          <w:szCs w:val="24"/>
          <w:lang w:val="bg-BG"/>
        </w:rPr>
        <w:t>611</w:t>
      </w:r>
      <w:r w:rsidR="000F486F" w:rsidRPr="002B73AA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0F486F" w:rsidRPr="002B73AA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2B73AA" w:rsidRPr="002B73AA">
        <w:rPr>
          <w:rFonts w:ascii="Times New Roman" w:hAnsi="Times New Roman"/>
          <w:sz w:val="24"/>
          <w:szCs w:val="24"/>
          <w:lang w:val="bg-BG"/>
        </w:rPr>
        <w:t>19</w:t>
      </w:r>
      <w:r w:rsidR="000F486F" w:rsidRPr="002B73AA">
        <w:rPr>
          <w:rFonts w:ascii="Times New Roman" w:hAnsi="Times New Roman"/>
          <w:sz w:val="24"/>
          <w:szCs w:val="24"/>
          <w:lang w:val="bg-BG"/>
        </w:rPr>
        <w:t>.0</w:t>
      </w:r>
      <w:r w:rsidR="002B73AA" w:rsidRPr="002B73AA">
        <w:rPr>
          <w:rFonts w:ascii="Times New Roman" w:hAnsi="Times New Roman"/>
          <w:sz w:val="24"/>
          <w:szCs w:val="24"/>
          <w:lang w:val="bg-BG"/>
        </w:rPr>
        <w:t>6</w:t>
      </w:r>
      <w:r w:rsidR="000F486F" w:rsidRPr="002B73AA">
        <w:rPr>
          <w:rFonts w:ascii="Times New Roman" w:hAnsi="Times New Roman"/>
          <w:sz w:val="24"/>
          <w:szCs w:val="24"/>
          <w:lang w:val="bg-BG"/>
        </w:rPr>
        <w:t>.202</w:t>
      </w:r>
      <w:r w:rsidR="002B73AA" w:rsidRPr="002B73AA">
        <w:rPr>
          <w:rFonts w:ascii="Times New Roman" w:hAnsi="Times New Roman"/>
          <w:sz w:val="24"/>
          <w:szCs w:val="24"/>
          <w:lang w:val="bg-BG"/>
        </w:rPr>
        <w:t>3</w:t>
      </w:r>
      <w:r w:rsidRPr="002B73AA">
        <w:rPr>
          <w:rFonts w:ascii="Times New Roman" w:hAnsi="Times New Roman"/>
          <w:sz w:val="24"/>
          <w:szCs w:val="24"/>
          <w:lang w:val="bg-BG"/>
        </w:rPr>
        <w:t xml:space="preserve"> г. на министъра на земеделието</w:t>
      </w:r>
      <w:r w:rsidR="002B73AA" w:rsidRPr="002B73AA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Pr="002B73A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93458" w:rsidRPr="002B73AA">
        <w:rPr>
          <w:rFonts w:ascii="Times New Roman" w:hAnsi="Times New Roman"/>
          <w:sz w:val="24"/>
          <w:szCs w:val="24"/>
          <w:lang w:val="bg-BG"/>
        </w:rPr>
        <w:t>и одобрен доклад № ……………..………..…..на директора на дирекция „Развитие на селските райони“</w:t>
      </w:r>
    </w:p>
    <w:p w14:paraId="2AE61850" w14:textId="413FC9F6" w:rsidR="00DA1F93" w:rsidRPr="008C6443" w:rsidRDefault="00DA1F93" w:rsidP="002D47AD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583F86BC" w14:textId="77777777" w:rsidR="00DA1F93" w:rsidRPr="00823C01" w:rsidRDefault="00DA1F93" w:rsidP="002D47AD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НА Р Е Ж Д А М</w:t>
      </w:r>
      <w:r w:rsidRPr="00823C01">
        <w:rPr>
          <w:rFonts w:ascii="Times New Roman" w:hAnsi="Times New Roman"/>
          <w:b/>
          <w:sz w:val="24"/>
          <w:szCs w:val="24"/>
          <w:lang w:val="bg-BG"/>
        </w:rPr>
        <w:t>:</w:t>
      </w:r>
    </w:p>
    <w:p w14:paraId="1820B3B0" w14:textId="77777777" w:rsidR="00DA1F93" w:rsidRDefault="00DA1F93" w:rsidP="002D47AD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331A43FF" w14:textId="481694DB" w:rsidR="00647526" w:rsidRDefault="002E44CE" w:rsidP="00FC7F81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bg-BG"/>
        </w:rPr>
        <w:t>І.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 Изменям </w:t>
      </w:r>
      <w:r w:rsidR="00220000" w:rsidRPr="002E44CE">
        <w:rPr>
          <w:rFonts w:ascii="Times New Roman" w:hAnsi="Times New Roman"/>
          <w:sz w:val="24"/>
          <w:szCs w:val="24"/>
          <w:lang w:val="bg-BG"/>
        </w:rPr>
        <w:t>Заповед № РД</w:t>
      </w:r>
      <w:r w:rsidR="00A371A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20000" w:rsidRPr="002E44CE">
        <w:rPr>
          <w:rFonts w:ascii="Times New Roman" w:hAnsi="Times New Roman"/>
          <w:sz w:val="24"/>
          <w:szCs w:val="24"/>
          <w:lang w:val="bg-BG"/>
        </w:rPr>
        <w:t>09</w:t>
      </w:r>
      <w:r w:rsidR="00A371A9">
        <w:rPr>
          <w:rFonts w:ascii="Times New Roman" w:hAnsi="Times New Roman"/>
          <w:sz w:val="24"/>
          <w:szCs w:val="24"/>
          <w:lang w:val="bg-BG"/>
        </w:rPr>
        <w:t xml:space="preserve"> - </w:t>
      </w:r>
      <w:r w:rsidR="00220000">
        <w:rPr>
          <w:rFonts w:ascii="Times New Roman" w:hAnsi="Times New Roman"/>
          <w:sz w:val="24"/>
          <w:szCs w:val="24"/>
          <w:lang w:val="bg-BG"/>
        </w:rPr>
        <w:t>84</w:t>
      </w:r>
      <w:r w:rsidR="00A66809">
        <w:rPr>
          <w:rFonts w:ascii="Times New Roman" w:hAnsi="Times New Roman"/>
          <w:sz w:val="24"/>
          <w:szCs w:val="24"/>
          <w:lang w:val="bg-BG"/>
        </w:rPr>
        <w:t>4</w:t>
      </w:r>
      <w:r w:rsidR="002B73AA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220000">
        <w:rPr>
          <w:rFonts w:ascii="Times New Roman" w:hAnsi="Times New Roman"/>
          <w:sz w:val="24"/>
          <w:szCs w:val="24"/>
          <w:lang w:val="bg-BG"/>
        </w:rPr>
        <w:t>22</w:t>
      </w:r>
      <w:r w:rsidR="002B73AA">
        <w:rPr>
          <w:rFonts w:ascii="Times New Roman" w:hAnsi="Times New Roman"/>
          <w:sz w:val="24"/>
          <w:szCs w:val="24"/>
          <w:lang w:val="bg-BG"/>
        </w:rPr>
        <w:t xml:space="preserve"> юли </w:t>
      </w:r>
      <w:r w:rsidR="00220000" w:rsidRPr="002E44CE">
        <w:rPr>
          <w:rFonts w:ascii="Times New Roman" w:hAnsi="Times New Roman"/>
          <w:sz w:val="24"/>
          <w:szCs w:val="24"/>
          <w:lang w:val="bg-BG"/>
        </w:rPr>
        <w:t>202</w:t>
      </w:r>
      <w:r w:rsidR="00220000">
        <w:rPr>
          <w:rFonts w:ascii="Times New Roman" w:hAnsi="Times New Roman"/>
          <w:sz w:val="24"/>
          <w:szCs w:val="24"/>
          <w:lang w:val="bg-BG"/>
        </w:rPr>
        <w:t>2</w:t>
      </w:r>
      <w:r w:rsidR="00220000" w:rsidRPr="002E44CE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2B73AA">
        <w:rPr>
          <w:rFonts w:ascii="Times New Roman" w:hAnsi="Times New Roman"/>
          <w:sz w:val="24"/>
          <w:szCs w:val="24"/>
          <w:lang w:val="bg-BG"/>
        </w:rPr>
        <w:t xml:space="preserve">, изменена със </w:t>
      </w:r>
      <w:r w:rsidR="00FC7F81">
        <w:rPr>
          <w:rFonts w:ascii="Times New Roman" w:hAnsi="Times New Roman"/>
          <w:sz w:val="24"/>
          <w:szCs w:val="24"/>
          <w:lang w:val="bg-BG"/>
        </w:rPr>
        <w:t>Заповед № РД 09 – 1</w:t>
      </w:r>
      <w:r w:rsidR="00FC7F81">
        <w:rPr>
          <w:rFonts w:ascii="Times New Roman" w:hAnsi="Times New Roman"/>
          <w:sz w:val="24"/>
          <w:szCs w:val="24"/>
          <w:lang w:val="en-GB"/>
        </w:rPr>
        <w:t>266</w:t>
      </w:r>
      <w:r w:rsidR="00FC7F81">
        <w:rPr>
          <w:rFonts w:ascii="Times New Roman" w:hAnsi="Times New Roman"/>
          <w:sz w:val="24"/>
          <w:szCs w:val="24"/>
          <w:lang w:val="bg-BG"/>
        </w:rPr>
        <w:t xml:space="preserve"> от 1</w:t>
      </w:r>
      <w:r w:rsidR="00FC7F81">
        <w:rPr>
          <w:rFonts w:ascii="Times New Roman" w:hAnsi="Times New Roman"/>
          <w:sz w:val="24"/>
          <w:szCs w:val="24"/>
          <w:lang w:val="en-GB"/>
        </w:rPr>
        <w:t>4</w:t>
      </w:r>
      <w:r w:rsidR="00FC7F81">
        <w:rPr>
          <w:rFonts w:ascii="Times New Roman" w:hAnsi="Times New Roman"/>
          <w:sz w:val="24"/>
          <w:szCs w:val="24"/>
          <w:lang w:val="bg-BG"/>
        </w:rPr>
        <w:t xml:space="preserve"> ноември 2022 г. и </w:t>
      </w:r>
      <w:r w:rsidR="002B73AA">
        <w:rPr>
          <w:rFonts w:ascii="Times New Roman" w:hAnsi="Times New Roman"/>
          <w:sz w:val="24"/>
          <w:szCs w:val="24"/>
          <w:lang w:val="bg-BG"/>
        </w:rPr>
        <w:t xml:space="preserve">Заповед № РД 09 – 1365 от 19 декември 2022 г. </w:t>
      </w:r>
      <w:r w:rsidR="00220000" w:rsidRPr="002E44CE">
        <w:rPr>
          <w:rFonts w:ascii="Times New Roman" w:hAnsi="Times New Roman"/>
          <w:sz w:val="24"/>
          <w:szCs w:val="24"/>
          <w:lang w:val="bg-BG"/>
        </w:rPr>
        <w:t xml:space="preserve">на заместник-министъра на земеделието и ръководител на Управляващия орган на Програма за развитие на селските райони </w:t>
      </w:r>
      <w:r w:rsidR="00220000" w:rsidRPr="005F5B60">
        <w:rPr>
          <w:rFonts w:ascii="Times New Roman" w:hAnsi="Times New Roman"/>
          <w:sz w:val="24"/>
          <w:szCs w:val="24"/>
          <w:lang w:val="bg-BG"/>
        </w:rPr>
        <w:t xml:space="preserve">за периода </w:t>
      </w:r>
      <w:r w:rsidR="00220000">
        <w:rPr>
          <w:rFonts w:ascii="Times New Roman" w:hAnsi="Times New Roman"/>
          <w:sz w:val="24"/>
          <w:szCs w:val="24"/>
          <w:lang w:val="bg-BG"/>
        </w:rPr>
        <w:t xml:space="preserve">2014 – 2020 г. </w:t>
      </w:r>
      <w:r w:rsidR="00220000" w:rsidRPr="005F5B60">
        <w:rPr>
          <w:rFonts w:ascii="Times New Roman" w:hAnsi="Times New Roman"/>
          <w:sz w:val="24"/>
          <w:szCs w:val="24"/>
          <w:lang w:val="bg-BG"/>
        </w:rPr>
        <w:t>(ПРСР</w:t>
      </w:r>
      <w:r w:rsidR="00220000">
        <w:rPr>
          <w:rFonts w:ascii="Times New Roman" w:hAnsi="Times New Roman"/>
          <w:sz w:val="24"/>
          <w:szCs w:val="24"/>
          <w:lang w:val="bg-BG"/>
        </w:rPr>
        <w:t xml:space="preserve"> 2014</w:t>
      </w:r>
      <w:r w:rsidR="002B73A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20000">
        <w:rPr>
          <w:rFonts w:ascii="Times New Roman" w:hAnsi="Times New Roman"/>
          <w:sz w:val="24"/>
          <w:szCs w:val="24"/>
          <w:lang w:val="bg-BG"/>
        </w:rPr>
        <w:t>-</w:t>
      </w:r>
      <w:r w:rsidR="002B73A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20000">
        <w:rPr>
          <w:rFonts w:ascii="Times New Roman" w:hAnsi="Times New Roman"/>
          <w:sz w:val="24"/>
          <w:szCs w:val="24"/>
          <w:lang w:val="bg-BG"/>
        </w:rPr>
        <w:t>2020 г.), с която са у</w:t>
      </w:r>
      <w:r w:rsidR="00220000" w:rsidRPr="000C3EE7">
        <w:rPr>
          <w:rFonts w:ascii="Times New Roman" w:hAnsi="Times New Roman"/>
          <w:sz w:val="24"/>
          <w:szCs w:val="24"/>
          <w:lang w:val="bg-BG"/>
        </w:rPr>
        <w:t>твър</w:t>
      </w:r>
      <w:r w:rsidR="00F331A5">
        <w:rPr>
          <w:rFonts w:ascii="Times New Roman" w:hAnsi="Times New Roman"/>
          <w:sz w:val="24"/>
          <w:szCs w:val="24"/>
          <w:lang w:val="bg-BG"/>
        </w:rPr>
        <w:t>д</w:t>
      </w:r>
      <w:r w:rsidR="00220000">
        <w:rPr>
          <w:rFonts w:ascii="Times New Roman" w:hAnsi="Times New Roman"/>
          <w:sz w:val="24"/>
          <w:szCs w:val="24"/>
          <w:lang w:val="bg-BG"/>
        </w:rPr>
        <w:t>ени</w:t>
      </w:r>
      <w:r w:rsidR="00220000" w:rsidRPr="000C3EE7">
        <w:rPr>
          <w:rFonts w:ascii="Times New Roman" w:hAnsi="Times New Roman"/>
          <w:sz w:val="24"/>
          <w:szCs w:val="24"/>
          <w:lang w:val="bg-BG"/>
        </w:rPr>
        <w:t xml:space="preserve"> Насоки за кандидатстване по процедура чрез подбор на проектни предложения </w:t>
      </w:r>
      <w:r w:rsidR="00A66809" w:rsidRPr="008F122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 w:rsidR="00A66809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20</w:t>
      </w:r>
      <w:r w:rsidR="00A66809" w:rsidRPr="008F122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</w:t>
      </w:r>
      <w:r w:rsidR="00A66809" w:rsidRPr="008F1226">
        <w:rPr>
          <w:rFonts w:ascii="Times New Roman" w:hAnsi="Times New Roman"/>
          <w:sz w:val="24"/>
          <w:szCs w:val="24"/>
          <w:lang w:val="bg-BG"/>
        </w:rPr>
        <w:t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</w:t>
      </w:r>
      <w:r w:rsidR="00A6680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20000" w:rsidRPr="000C3EE7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220000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220000" w:rsidRPr="000C3EE7">
        <w:rPr>
          <w:rFonts w:ascii="Times New Roman" w:hAnsi="Times New Roman"/>
          <w:sz w:val="24"/>
          <w:szCs w:val="24"/>
          <w:lang w:val="bg-BG"/>
        </w:rPr>
        <w:t>от Програмата за развитие на селските райони за периода 2014 – 2020 г.</w:t>
      </w:r>
      <w:r w:rsidR="00F331A5">
        <w:rPr>
          <w:rFonts w:ascii="Times New Roman" w:hAnsi="Times New Roman"/>
          <w:sz w:val="24"/>
          <w:szCs w:val="24"/>
          <w:lang w:val="bg-BG"/>
        </w:rPr>
        <w:t>,</w:t>
      </w:r>
      <w:r w:rsidR="0022000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47526">
        <w:rPr>
          <w:rFonts w:ascii="Times New Roman" w:hAnsi="Times New Roman"/>
          <w:sz w:val="24"/>
          <w:szCs w:val="24"/>
          <w:lang w:val="bg-BG"/>
        </w:rPr>
        <w:t>както следва:</w:t>
      </w:r>
    </w:p>
    <w:p w14:paraId="4CCE5C5A" w14:textId="30123F41" w:rsidR="00647526" w:rsidRPr="008E0719" w:rsidRDefault="00647526" w:rsidP="00647526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В </w:t>
      </w:r>
      <w:r w:rsidRPr="000C3EE7">
        <w:rPr>
          <w:rFonts w:ascii="Times New Roman" w:hAnsi="Times New Roman"/>
          <w:sz w:val="24"/>
          <w:szCs w:val="24"/>
          <w:lang w:val="bg-BG"/>
        </w:rPr>
        <w:t>Условия</w:t>
      </w:r>
      <w:ins w:id="0" w:author="Kristiyan Stefanov" w:date="2023-07-14T10:00:00Z">
        <w:r w:rsidR="004C7AD3">
          <w:rPr>
            <w:rFonts w:ascii="Times New Roman" w:hAnsi="Times New Roman"/>
            <w:sz w:val="24"/>
            <w:szCs w:val="24"/>
            <w:lang w:val="bg-BG"/>
          </w:rPr>
          <w:t>та</w:t>
        </w:r>
      </w:ins>
      <w:r w:rsidRPr="000C3EE7">
        <w:rPr>
          <w:rFonts w:ascii="Times New Roman" w:hAnsi="Times New Roman"/>
          <w:sz w:val="24"/>
          <w:szCs w:val="24"/>
          <w:lang w:val="bg-BG"/>
        </w:rPr>
        <w:t xml:space="preserve"> за кандидатстване с проектни предложения за предоставяне на безвъзмездна финансова помощ по процедура чрез подбор </w:t>
      </w:r>
      <w:r w:rsidRPr="008F122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20</w:t>
      </w:r>
      <w:r w:rsidRPr="008F122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</w:t>
      </w:r>
      <w:r w:rsidRPr="008F1226">
        <w:rPr>
          <w:rFonts w:ascii="Times New Roman" w:hAnsi="Times New Roman"/>
          <w:sz w:val="24"/>
          <w:szCs w:val="24"/>
          <w:lang w:val="bg-BG"/>
        </w:rPr>
        <w:t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C3EE7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Pr="000C3EE7">
        <w:rPr>
          <w:rFonts w:ascii="Times New Roman" w:hAnsi="Times New Roman"/>
          <w:sz w:val="24"/>
          <w:szCs w:val="24"/>
          <w:lang w:val="bg-BG"/>
        </w:rPr>
        <w:t>от Програмата за развитие на селските райони за периода 2014 – 2020 г.</w:t>
      </w:r>
      <w:r w:rsidRPr="0022000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C3EE7">
        <w:rPr>
          <w:rFonts w:ascii="Times New Roman" w:hAnsi="Times New Roman"/>
          <w:sz w:val="24"/>
          <w:szCs w:val="24"/>
          <w:lang w:val="bg-BG"/>
        </w:rPr>
        <w:lastRenderedPageBreak/>
        <w:t>(Приложение № 1)</w:t>
      </w:r>
      <w:r>
        <w:rPr>
          <w:rFonts w:ascii="Times New Roman" w:hAnsi="Times New Roman"/>
          <w:sz w:val="24"/>
          <w:szCs w:val="24"/>
          <w:lang w:val="bg-BG"/>
        </w:rPr>
        <w:t>,</w:t>
      </w:r>
      <w:r w:rsidRPr="00647526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Раздел 8 „Общ размер на безвъзмездната финансова помощ по процедурата“</w:t>
      </w:r>
      <w:r w:rsidRPr="00647526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се изменя така:</w:t>
      </w:r>
    </w:p>
    <w:p w14:paraId="6F47D0FD" w14:textId="0465BB1C" w:rsidR="00A371A9" w:rsidRPr="004D0BBD" w:rsidRDefault="00A371A9" w:rsidP="00A371A9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bookmarkStart w:id="1" w:name="_Toc508301367"/>
      <w:r w:rsidRPr="00234DF3">
        <w:rPr>
          <w:rFonts w:ascii="Times New Roman" w:hAnsi="Times New Roman"/>
          <w:bCs/>
          <w:sz w:val="24"/>
          <w:szCs w:val="24"/>
          <w:lang w:val="bg-BG"/>
        </w:rPr>
        <w:t>„</w:t>
      </w:r>
      <w:r w:rsidRPr="004D0BBD">
        <w:rPr>
          <w:rFonts w:ascii="Times New Roman" w:hAnsi="Times New Roman"/>
          <w:b/>
          <w:bCs/>
          <w:sz w:val="24"/>
          <w:szCs w:val="24"/>
          <w:lang w:val="bg-BG"/>
        </w:rPr>
        <w:t>8. Общ размер на безвъзмездната финансова помощ по процедурата:</w:t>
      </w:r>
      <w:bookmarkEnd w:id="1"/>
    </w:p>
    <w:p w14:paraId="69F63367" w14:textId="523D2FA6" w:rsidR="00A371A9" w:rsidRPr="00A371A9" w:rsidRDefault="00A371A9" w:rsidP="00A371A9">
      <w:pPr>
        <w:overflowPunct/>
        <w:autoSpaceDE/>
        <w:autoSpaceDN/>
        <w:adjustRightInd/>
        <w:spacing w:before="240" w:after="200" w:line="276" w:lineRule="auto"/>
        <w:jc w:val="both"/>
        <w:textAlignment w:val="auto"/>
        <w:rPr>
          <w:rFonts w:ascii="Times New Roman" w:eastAsiaTheme="minorHAnsi" w:hAnsi="Times New Roman"/>
          <w:sz w:val="24"/>
          <w:szCs w:val="24"/>
          <w:lang w:val="bg-BG"/>
        </w:rPr>
      </w:pPr>
      <w:r w:rsidRPr="00A371A9">
        <w:rPr>
          <w:rFonts w:ascii="Times New Roman" w:eastAsiaTheme="minorHAnsi" w:hAnsi="Times New Roman"/>
          <w:sz w:val="24"/>
          <w:szCs w:val="24"/>
          <w:lang w:val="bg-BG"/>
        </w:rPr>
        <w:t xml:space="preserve">Общият размер на БФП по процедурата чрез подбор на проектни предложения по - 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 по </w:t>
      </w:r>
      <w:r w:rsidRPr="00A371A9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 е в размер на</w:t>
      </w:r>
      <w:r w:rsidRPr="00A371A9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val="bg-BG" w:eastAsia="en-GB"/>
        </w:rPr>
        <w:t>64</w:t>
      </w:r>
      <w:r w:rsidRPr="00A371A9">
        <w:rPr>
          <w:rFonts w:ascii="Times New Roman" w:eastAsiaTheme="minorHAnsi" w:hAnsi="Times New Roman"/>
          <w:color w:val="000000"/>
          <w:sz w:val="24"/>
          <w:szCs w:val="24"/>
          <w:lang w:val="bg-BG" w:eastAsia="en-GB"/>
        </w:rPr>
        <w:t xml:space="preserve"> 33</w:t>
      </w:r>
      <w:r>
        <w:rPr>
          <w:rFonts w:ascii="Times New Roman" w:eastAsiaTheme="minorHAnsi" w:hAnsi="Times New Roman"/>
          <w:color w:val="000000"/>
          <w:sz w:val="24"/>
          <w:szCs w:val="24"/>
          <w:lang w:val="bg-BG" w:eastAsia="en-GB"/>
        </w:rPr>
        <w:t>4</w:t>
      </w:r>
      <w:r w:rsidRPr="00A371A9">
        <w:rPr>
          <w:rFonts w:ascii="Times New Roman" w:eastAsiaTheme="minorHAnsi" w:hAnsi="Times New Roman"/>
          <w:color w:val="000000"/>
          <w:sz w:val="24"/>
          <w:szCs w:val="24"/>
          <w:lang w:val="bg-BG" w:eastAsia="en-GB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val="bg-BG" w:eastAsia="en-GB"/>
        </w:rPr>
        <w:t>792</w:t>
      </w:r>
      <w:r w:rsidRPr="00A371A9">
        <w:rPr>
          <w:rFonts w:ascii="Times New Roman" w:eastAsiaTheme="minorHAnsi" w:hAnsi="Times New Roman"/>
          <w:color w:val="000000"/>
          <w:sz w:val="24"/>
          <w:szCs w:val="24"/>
          <w:lang w:val="bg-BG" w:eastAsia="en-GB"/>
        </w:rPr>
        <w:t xml:space="preserve">,00 </w:t>
      </w:r>
      <w:r w:rsidRPr="00A371A9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лева.</w:t>
      </w:r>
    </w:p>
    <w:tbl>
      <w:tblPr>
        <w:tblW w:w="90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3"/>
        <w:gridCol w:w="2761"/>
        <w:gridCol w:w="2627"/>
      </w:tblGrid>
      <w:tr w:rsidR="00A371A9" w:rsidRPr="00A371A9" w14:paraId="74F484AF" w14:textId="77777777" w:rsidTr="009D7347">
        <w:trPr>
          <w:trHeight w:val="93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251EF0B4" w14:textId="77777777" w:rsidR="00A371A9" w:rsidRPr="00A371A9" w:rsidRDefault="00A371A9" w:rsidP="00A371A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 w:rsidRPr="00A371A9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>Общ размер на безвъзмездна финансова помощ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2F04EDA7" w14:textId="77777777" w:rsidR="00A371A9" w:rsidRPr="00A371A9" w:rsidRDefault="00A371A9" w:rsidP="00A371A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 w:rsidRPr="00A371A9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 xml:space="preserve">Средства от Европейски фондове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6B1DE559" w14:textId="77777777" w:rsidR="00A371A9" w:rsidRPr="00A371A9" w:rsidRDefault="00A371A9" w:rsidP="00A371A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 w:rsidRPr="00A371A9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>Национално съфинансиране</w:t>
            </w:r>
          </w:p>
        </w:tc>
      </w:tr>
      <w:tr w:rsidR="00A371A9" w:rsidRPr="00A371A9" w14:paraId="01D1D69F" w14:textId="77777777" w:rsidTr="009D7347">
        <w:trPr>
          <w:trHeight w:val="8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6393296E" w14:textId="285FFFF7" w:rsidR="00A371A9" w:rsidRPr="00A371A9" w:rsidRDefault="00A371A9" w:rsidP="00A371A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>64</w:t>
            </w:r>
            <w:r w:rsidRPr="00A371A9"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 xml:space="preserve"> 33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>4</w:t>
            </w:r>
            <w:r w:rsidRPr="00A371A9"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>792</w:t>
            </w:r>
            <w:r w:rsidRPr="00A371A9"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 xml:space="preserve">,00 </w:t>
            </w:r>
            <w:r w:rsidRPr="00A371A9">
              <w:rPr>
                <w:rFonts w:ascii="Times New Roman" w:hAnsi="Times New Roman"/>
                <w:sz w:val="24"/>
                <w:szCs w:val="24"/>
                <w:lang w:val="bg-BG" w:eastAsia="bg-BG"/>
              </w:rPr>
              <w:t>лева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1FA9448B" w14:textId="35F33A5B" w:rsidR="00A371A9" w:rsidRPr="00A371A9" w:rsidRDefault="00A371A9" w:rsidP="00A371A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>5</w:t>
            </w:r>
            <w:r w:rsidRPr="00A371A9"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 xml:space="preserve">4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>684</w:t>
            </w:r>
            <w:r w:rsidRPr="00A371A9"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>573</w:t>
            </w:r>
            <w:r w:rsidRPr="00A371A9"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 xml:space="preserve">,00 </w:t>
            </w:r>
            <w:r w:rsidRPr="00A371A9">
              <w:rPr>
                <w:rFonts w:ascii="Times New Roman" w:hAnsi="Times New Roman"/>
                <w:sz w:val="24"/>
                <w:szCs w:val="24"/>
                <w:lang w:val="bg-BG" w:eastAsia="bg-BG"/>
              </w:rPr>
              <w:t>лева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3BB74B55" w14:textId="50C718D1" w:rsidR="00A371A9" w:rsidRPr="00A371A9" w:rsidRDefault="00A371A9" w:rsidP="00A371A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>9</w:t>
            </w:r>
            <w:r w:rsidRPr="00A371A9"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>650</w:t>
            </w:r>
            <w:r w:rsidRPr="00A371A9"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>219</w:t>
            </w:r>
            <w:r w:rsidRPr="00A371A9"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 xml:space="preserve">,00 </w:t>
            </w:r>
            <w:r w:rsidRPr="00A371A9">
              <w:rPr>
                <w:rFonts w:ascii="Times New Roman" w:hAnsi="Times New Roman"/>
                <w:sz w:val="24"/>
                <w:szCs w:val="24"/>
                <w:lang w:val="bg-BG" w:eastAsia="bg-BG"/>
              </w:rPr>
              <w:t>лева</w:t>
            </w:r>
          </w:p>
        </w:tc>
      </w:tr>
      <w:tr w:rsidR="00A371A9" w:rsidRPr="00A371A9" w14:paraId="2F9D62A5" w14:textId="77777777" w:rsidTr="009D7347">
        <w:trPr>
          <w:trHeight w:val="8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6A2343F6" w14:textId="5E606454" w:rsidR="00A371A9" w:rsidRPr="00A371A9" w:rsidRDefault="00A371A9" w:rsidP="00A371A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>32</w:t>
            </w:r>
            <w:r w:rsidRPr="00A371A9"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> 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>894</w:t>
            </w:r>
            <w:r w:rsidRPr="00A371A9"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> 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>361</w:t>
            </w:r>
            <w:r w:rsidRPr="00A371A9"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 xml:space="preserve">,00 </w:t>
            </w:r>
            <w:r w:rsidRPr="00A371A9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>евро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65F32908" w14:textId="02505506" w:rsidR="00A371A9" w:rsidRPr="00A371A9" w:rsidRDefault="00A371A9" w:rsidP="00A371A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>27 960</w:t>
            </w:r>
            <w:r w:rsidRPr="00A371A9"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>207</w:t>
            </w:r>
            <w:r w:rsidRPr="00A371A9"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 xml:space="preserve">,00 </w:t>
            </w:r>
            <w:r w:rsidRPr="00A371A9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>евро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3C7A01A1" w14:textId="66DBB63B" w:rsidR="00A371A9" w:rsidRPr="00A371A9" w:rsidRDefault="00A371A9" w:rsidP="00A371A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>4</w:t>
            </w:r>
            <w:r w:rsidRPr="00A371A9"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>934</w:t>
            </w:r>
            <w:r w:rsidRPr="00A371A9"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>154</w:t>
            </w:r>
            <w:r w:rsidRPr="00A371A9"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 xml:space="preserve">,00 </w:t>
            </w:r>
            <w:r w:rsidRPr="00A371A9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>евро</w:t>
            </w:r>
          </w:p>
        </w:tc>
      </w:tr>
      <w:tr w:rsidR="00A371A9" w:rsidRPr="00A371A9" w14:paraId="2B4A6EFF" w14:textId="77777777" w:rsidTr="009D7347">
        <w:trPr>
          <w:trHeight w:val="8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E0FA9" w14:textId="77777777" w:rsidR="00A371A9" w:rsidRPr="00A371A9" w:rsidRDefault="00A371A9" w:rsidP="00A371A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A371A9">
              <w:rPr>
                <w:rFonts w:ascii="Times New Roman" w:hAnsi="Times New Roman"/>
                <w:sz w:val="24"/>
                <w:szCs w:val="24"/>
                <w:lang w:val="bg-BG" w:eastAsia="bg-BG"/>
              </w:rPr>
              <w:t>100 %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B9751" w14:textId="77777777" w:rsidR="00A371A9" w:rsidRPr="00A371A9" w:rsidRDefault="00A371A9" w:rsidP="00A371A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A371A9">
              <w:rPr>
                <w:rFonts w:ascii="Times New Roman" w:hAnsi="Times New Roman"/>
                <w:sz w:val="24"/>
                <w:szCs w:val="24"/>
                <w:lang w:val="bg-BG" w:eastAsia="bg-BG"/>
              </w:rPr>
              <w:t>85 %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8DEDD" w14:textId="77777777" w:rsidR="00A371A9" w:rsidRPr="00A371A9" w:rsidRDefault="00A371A9" w:rsidP="00A371A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A371A9">
              <w:rPr>
                <w:rFonts w:ascii="Times New Roman" w:hAnsi="Times New Roman"/>
                <w:sz w:val="24"/>
                <w:szCs w:val="24"/>
                <w:lang w:val="bg-BG" w:eastAsia="bg-BG"/>
              </w:rPr>
              <w:t>15 %</w:t>
            </w:r>
          </w:p>
        </w:tc>
      </w:tr>
    </w:tbl>
    <w:p w14:paraId="40B87D18" w14:textId="31DF6C6A" w:rsidR="00A371A9" w:rsidRDefault="00A371A9" w:rsidP="00A371A9">
      <w:pPr>
        <w:spacing w:line="276" w:lineRule="auto"/>
        <w:ind w:firstLine="709"/>
        <w:jc w:val="right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“</w:t>
      </w:r>
    </w:p>
    <w:p w14:paraId="30B07D6C" w14:textId="2F9972DD" w:rsidR="00647526" w:rsidRPr="005E36CD" w:rsidRDefault="00647526" w:rsidP="00647526">
      <w:pPr>
        <w:spacing w:line="276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 В </w:t>
      </w:r>
      <w:r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Обява</w:t>
      </w:r>
      <w:ins w:id="2" w:author="Kristiyan Stefanov" w:date="2023-07-14T10:02:00Z">
        <w:r w:rsidR="00EF07EA">
          <w:rPr>
            <w:rFonts w:ascii="Times New Roman" w:hAnsi="Times New Roman"/>
            <w:bCs/>
            <w:sz w:val="24"/>
            <w:szCs w:val="24"/>
            <w:shd w:val="clear" w:color="auto" w:fill="FEFEFE"/>
            <w:lang w:val="bg-BG" w:eastAsia="bg-BG"/>
          </w:rPr>
          <w:t>та</w:t>
        </w:r>
      </w:ins>
      <w:r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за откриване на процедура чрез подбор (</w:t>
      </w:r>
      <w:r w:rsidRPr="005E36CD">
        <w:rPr>
          <w:rFonts w:ascii="Times New Roman" w:hAnsi="Times New Roman"/>
          <w:sz w:val="24"/>
          <w:szCs w:val="24"/>
          <w:lang w:val="bg-BG"/>
        </w:rPr>
        <w:t>Приложение № 3)</w:t>
      </w:r>
      <w:r w:rsidRPr="00D570CE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числата „</w:t>
      </w:r>
      <w:r w:rsidRPr="008B3B34">
        <w:rPr>
          <w:rFonts w:ascii="Times New Roman" w:hAnsi="Times New Roman"/>
          <w:color w:val="000000"/>
          <w:sz w:val="24"/>
          <w:szCs w:val="24"/>
          <w:lang w:eastAsia="en-GB"/>
        </w:rPr>
        <w:t>29 337 000,00</w:t>
      </w:r>
      <w:r>
        <w:rPr>
          <w:rFonts w:ascii="Times New Roman" w:hAnsi="Times New Roman"/>
          <w:sz w:val="24"/>
          <w:szCs w:val="24"/>
          <w:lang w:val="bg-BG"/>
        </w:rPr>
        <w:t>“ се заменят с „</w:t>
      </w:r>
      <w:r>
        <w:rPr>
          <w:rFonts w:ascii="Times New Roman" w:eastAsiaTheme="minorHAnsi" w:hAnsi="Times New Roman"/>
          <w:color w:val="000000"/>
          <w:sz w:val="24"/>
          <w:szCs w:val="24"/>
          <w:lang w:val="bg-BG" w:eastAsia="en-GB"/>
        </w:rPr>
        <w:t>64</w:t>
      </w:r>
      <w:r w:rsidRPr="00A371A9">
        <w:rPr>
          <w:rFonts w:ascii="Times New Roman" w:eastAsiaTheme="minorHAnsi" w:hAnsi="Times New Roman"/>
          <w:color w:val="000000"/>
          <w:sz w:val="24"/>
          <w:szCs w:val="24"/>
          <w:lang w:val="bg-BG" w:eastAsia="en-GB"/>
        </w:rPr>
        <w:t xml:space="preserve"> 33</w:t>
      </w:r>
      <w:r>
        <w:rPr>
          <w:rFonts w:ascii="Times New Roman" w:eastAsiaTheme="minorHAnsi" w:hAnsi="Times New Roman"/>
          <w:color w:val="000000"/>
          <w:sz w:val="24"/>
          <w:szCs w:val="24"/>
          <w:lang w:val="bg-BG" w:eastAsia="en-GB"/>
        </w:rPr>
        <w:t>4</w:t>
      </w:r>
      <w:r w:rsidRPr="00A371A9">
        <w:rPr>
          <w:rFonts w:ascii="Times New Roman" w:eastAsiaTheme="minorHAnsi" w:hAnsi="Times New Roman"/>
          <w:color w:val="000000"/>
          <w:sz w:val="24"/>
          <w:szCs w:val="24"/>
          <w:lang w:val="bg-BG" w:eastAsia="en-GB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val="bg-BG" w:eastAsia="en-GB"/>
        </w:rPr>
        <w:t>792</w:t>
      </w:r>
      <w:r w:rsidRPr="00A371A9">
        <w:rPr>
          <w:rFonts w:ascii="Times New Roman" w:eastAsiaTheme="minorHAnsi" w:hAnsi="Times New Roman"/>
          <w:color w:val="000000"/>
          <w:sz w:val="24"/>
          <w:szCs w:val="24"/>
          <w:lang w:val="bg-BG" w:eastAsia="en-GB"/>
        </w:rPr>
        <w:t>,00</w:t>
      </w:r>
      <w:r>
        <w:rPr>
          <w:rFonts w:ascii="Times New Roman" w:hAnsi="Times New Roman"/>
          <w:sz w:val="24"/>
          <w:szCs w:val="24"/>
          <w:lang w:val="bg-BG"/>
        </w:rPr>
        <w:t>“.</w:t>
      </w:r>
    </w:p>
    <w:p w14:paraId="319C6836" w14:textId="3F4D3E47" w:rsidR="00FC07D6" w:rsidRPr="00FC07D6" w:rsidRDefault="002E44CE" w:rsidP="006B0908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en-GB"/>
        </w:rPr>
        <w:t>II</w:t>
      </w:r>
      <w:r w:rsidR="00853766" w:rsidRPr="002E44CE">
        <w:rPr>
          <w:rFonts w:ascii="Times New Roman" w:hAnsi="Times New Roman"/>
          <w:b/>
          <w:sz w:val="24"/>
          <w:szCs w:val="24"/>
          <w:lang w:val="bg-BG"/>
        </w:rPr>
        <w:t>.</w:t>
      </w:r>
      <w:r w:rsidR="0085376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 xml:space="preserve">Заповедта 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и изменените с нея </w:t>
      </w:r>
      <w:r w:rsidR="005319F1">
        <w:rPr>
          <w:rFonts w:ascii="Times New Roman" w:hAnsi="Times New Roman"/>
          <w:sz w:val="24"/>
          <w:szCs w:val="24"/>
          <w:lang w:val="bg-BG"/>
        </w:rPr>
        <w:t xml:space="preserve">Условия за кандидатстване </w:t>
      </w:r>
      <w:r w:rsidR="005319F1">
        <w:rPr>
          <w:rFonts w:ascii="Times New Roman" w:hAnsi="Times New Roman"/>
          <w:sz w:val="24"/>
          <w:szCs w:val="24"/>
        </w:rPr>
        <w:t>с</w:t>
      </w:r>
      <w:r w:rsidR="005319F1">
        <w:rPr>
          <w:rFonts w:ascii="Times New Roman" w:hAnsi="Times New Roman"/>
          <w:sz w:val="24"/>
          <w:szCs w:val="24"/>
          <w:lang w:val="bg-BG"/>
        </w:rPr>
        <w:t xml:space="preserve"> проектни предложения за предоставяне на безвъзмездна финансова помощ по процедура чрез подбор </w:t>
      </w:r>
      <w:r w:rsidR="005319F1" w:rsidRPr="008F122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 w:rsidR="005319F1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20</w:t>
      </w:r>
      <w:r w:rsidR="005319F1" w:rsidRPr="008F122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</w:t>
      </w:r>
      <w:r w:rsidR="005319F1" w:rsidRPr="008F1226">
        <w:rPr>
          <w:rFonts w:ascii="Times New Roman" w:hAnsi="Times New Roman"/>
          <w:sz w:val="24"/>
          <w:szCs w:val="24"/>
          <w:lang w:val="bg-BG"/>
        </w:rPr>
        <w:t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</w:t>
      </w:r>
      <w:r w:rsidR="005319F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319F1" w:rsidRPr="000C3EE7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5319F1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5319F1" w:rsidRPr="000C3EE7">
        <w:rPr>
          <w:rFonts w:ascii="Times New Roman" w:hAnsi="Times New Roman"/>
          <w:sz w:val="24"/>
          <w:szCs w:val="24"/>
          <w:lang w:val="bg-BG"/>
        </w:rPr>
        <w:t>от Програмата за развитие на селските райони за периода 2014 – 2020 г.</w:t>
      </w:r>
      <w:r w:rsidR="006B0908">
        <w:rPr>
          <w:rFonts w:ascii="Times New Roman" w:hAnsi="Times New Roman"/>
          <w:sz w:val="24"/>
          <w:szCs w:val="24"/>
          <w:lang w:val="bg-BG"/>
        </w:rPr>
        <w:t>“</w:t>
      </w:r>
      <w:r w:rsidR="00647526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="00647526"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Обява за откриване на процедура чрез подбор</w:t>
      </w:r>
      <w:ins w:id="3" w:author="Kristiyan Stefanov" w:date="2023-07-14T10:05:00Z">
        <w:r w:rsidR="00EF07EA">
          <w:rPr>
            <w:rFonts w:ascii="Times New Roman" w:hAnsi="Times New Roman"/>
            <w:bCs/>
            <w:sz w:val="24"/>
            <w:szCs w:val="24"/>
            <w:shd w:val="clear" w:color="auto" w:fill="FEFEFE"/>
            <w:lang w:val="bg-BG" w:eastAsia="bg-BG"/>
          </w:rPr>
          <w:t>,</w:t>
        </w:r>
      </w:ins>
      <w:r w:rsidR="006B090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да се публикуват в Информационната система за управление и наблюдение на средствата от Европейските структурни и инвестиционни фондове (ИСУН</w:t>
      </w:r>
      <w:r w:rsidR="00984FF2">
        <w:rPr>
          <w:rFonts w:ascii="Times New Roman" w:hAnsi="Times New Roman"/>
          <w:sz w:val="24"/>
          <w:szCs w:val="24"/>
          <w:lang w:val="en-GB"/>
        </w:rPr>
        <w:t xml:space="preserve"> 2020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) и на интернет страницата на Министерството на земеделието</w:t>
      </w:r>
      <w:ins w:id="4" w:author="Kristiyan Stefanov" w:date="2023-07-14T10:05:00Z">
        <w:r w:rsidR="00EF07EA">
          <w:rPr>
            <w:rFonts w:ascii="Times New Roman" w:hAnsi="Times New Roman"/>
            <w:sz w:val="24"/>
            <w:szCs w:val="24"/>
            <w:lang w:val="bg-BG"/>
          </w:rPr>
          <w:t xml:space="preserve"> и храните</w:t>
        </w:r>
      </w:ins>
      <w:r w:rsidR="00FC07D6" w:rsidRPr="00FC07D6">
        <w:rPr>
          <w:rFonts w:ascii="Times New Roman" w:hAnsi="Times New Roman"/>
          <w:sz w:val="24"/>
          <w:szCs w:val="24"/>
          <w:lang w:val="bg-BG"/>
        </w:rPr>
        <w:t>.</w:t>
      </w:r>
    </w:p>
    <w:p w14:paraId="58569BB5" w14:textId="6BBCAA80" w:rsidR="00A5772B" w:rsidRDefault="00A5772B" w:rsidP="002D47AD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</w:t>
      </w:r>
      <w:ins w:id="5" w:author="Kristiyan Stefanov" w:date="2023-07-14T10:06:00Z">
        <w:r w:rsidR="00EF07EA">
          <w:rPr>
            <w:rFonts w:ascii="Times New Roman" w:hAnsi="Times New Roman"/>
            <w:sz w:val="24"/>
            <w:szCs w:val="24"/>
            <w:lang w:val="bg-BG"/>
          </w:rPr>
          <w:t xml:space="preserve">– </w:t>
        </w:r>
      </w:ins>
      <w:r>
        <w:rPr>
          <w:rFonts w:ascii="Times New Roman" w:hAnsi="Times New Roman"/>
          <w:sz w:val="24"/>
          <w:szCs w:val="24"/>
          <w:lang w:val="bg-BG"/>
        </w:rPr>
        <w:t xml:space="preserve">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 w:rsidR="00B655B5"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 и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</w:t>
      </w:r>
      <w:r w:rsidR="005319F1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>
        <w:rPr>
          <w:rFonts w:ascii="Times New Roman" w:hAnsi="Times New Roman"/>
          <w:sz w:val="24"/>
          <w:szCs w:val="24"/>
          <w:lang w:val="bg-BG"/>
        </w:rPr>
        <w:t>.</w:t>
      </w:r>
      <w:bookmarkStart w:id="6" w:name="_GoBack"/>
      <w:bookmarkEnd w:id="6"/>
    </w:p>
    <w:p w14:paraId="0DA06286" w14:textId="40D863F7" w:rsidR="00A5772B" w:rsidRDefault="00A5772B" w:rsidP="00EA0B0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14:paraId="487FE055" w14:textId="77777777" w:rsidR="002641B2" w:rsidRDefault="002641B2" w:rsidP="00EA0B0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14:paraId="5CF05424" w14:textId="77777777" w:rsidR="005A0E5E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>
        <w:rPr>
          <w:b/>
          <w:lang w:eastAsia="en-US"/>
        </w:rPr>
        <w:t xml:space="preserve">РЪКОВОДИТЕЛ НА </w:t>
      </w:r>
    </w:p>
    <w:p w14:paraId="0AD8E264" w14:textId="77777777" w:rsidR="00FC07D6" w:rsidRPr="00FC07D6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 xml:space="preserve">УПРАВЛЯВАЩИЯ </w:t>
      </w:r>
      <w:r w:rsidR="00FC07D6" w:rsidRPr="00FC07D6">
        <w:rPr>
          <w:b/>
          <w:lang w:eastAsia="en-US"/>
        </w:rPr>
        <w:t xml:space="preserve">ОРГАН </w:t>
      </w:r>
    </w:p>
    <w:p w14:paraId="3D71CCBA" w14:textId="378D9611" w:rsidR="00A5772B" w:rsidRDefault="00FC07D6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>НА ПРСР 2014-2020 Г.:</w:t>
      </w:r>
    </w:p>
    <w:p w14:paraId="79953759" w14:textId="7366EBF8" w:rsidR="00A5772B" w:rsidRDefault="004C7AD3" w:rsidP="00EA0B08">
      <w:pPr>
        <w:pStyle w:val="PlainText"/>
        <w:spacing w:before="0" w:beforeAutospacing="0" w:after="0" w:afterAutospacing="0" w:line="360" w:lineRule="auto"/>
        <w:ind w:left="5387"/>
        <w:jc w:val="both"/>
      </w:pPr>
      <w:r>
        <w:rPr>
          <w:b/>
        </w:rPr>
        <w:pict w14:anchorId="6C795487">
          <v:shape id="_x0000_i1026" type="#_x0000_t75" alt="Microsoft Office Signature Line..." style="width:170.25pt;height:84.75pt">
            <v:imagedata r:id="rId9" o:title=""/>
            <o:lock v:ext="edit" ungrouping="t" rotation="t" cropping="t" verticies="t" text="t" grouping="t"/>
            <o:signatureline v:ext="edit" id="{2D55E8DA-982A-465A-A015-14C8BCE79952}" provid="{00000000-0000-0000-0000-000000000000}" o:suggestedsigner="ТАНЯ ГЕОРГИЕВА" o:suggestedsigner2="Заместник-министър" issignatureline="t"/>
          </v:shape>
        </w:pict>
      </w:r>
    </w:p>
    <w:sectPr w:rsidR="00A5772B" w:rsidSect="00525506">
      <w:footerReference w:type="even" r:id="rId10"/>
      <w:footerReference w:type="default" r:id="rId11"/>
      <w:headerReference w:type="first" r:id="rId12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38A858" w14:textId="77777777" w:rsidR="000369D6" w:rsidRDefault="000369D6">
      <w:r>
        <w:separator/>
      </w:r>
    </w:p>
  </w:endnote>
  <w:endnote w:type="continuationSeparator" w:id="0">
    <w:p w14:paraId="6706D89F" w14:textId="77777777" w:rsidR="000369D6" w:rsidRDefault="00036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534FF" w14:textId="77777777"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BF1525" w14:textId="77777777"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2EAFE" w14:textId="7CC62CAC"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EF07EA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14:paraId="7C6DEA76" w14:textId="77777777"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14:paraId="1FC8A90E" w14:textId="77777777"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14:paraId="700A3F0C" w14:textId="77777777"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5C666E" w14:textId="77777777" w:rsidR="000369D6" w:rsidRDefault="000369D6">
      <w:r>
        <w:separator/>
      </w:r>
    </w:p>
  </w:footnote>
  <w:footnote w:type="continuationSeparator" w:id="0">
    <w:p w14:paraId="3AD16A92" w14:textId="77777777" w:rsidR="000369D6" w:rsidRDefault="00036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5F3B68" w14:textId="1A3728BB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22"/>
        <w:szCs w:val="24"/>
        <w:lang w:val="bg-BG" w:eastAsia="bg-BG"/>
      </w:rPr>
    </w:pPr>
    <w:r w:rsidRPr="006A3813">
      <w:rPr>
        <w:rFonts w:ascii="Bookman Old Style" w:hAnsi="Bookman Old Style"/>
        <w:b/>
        <w:noProof/>
        <w:spacing w:val="30"/>
        <w:sz w:val="24"/>
        <w:szCs w:val="24"/>
      </w:rPr>
      <w:drawing>
        <wp:anchor distT="0" distB="0" distL="114300" distR="114300" simplePos="0" relativeHeight="251660288" behindDoc="1" locked="0" layoutInCell="1" allowOverlap="1" wp14:anchorId="1253489F" wp14:editId="20AFE0C4">
          <wp:simplePos x="0" y="0"/>
          <wp:positionH relativeFrom="margin">
            <wp:align>center</wp:align>
          </wp:positionH>
          <wp:positionV relativeFrom="paragraph">
            <wp:posOffset>115570</wp:posOffset>
          </wp:positionV>
          <wp:extent cx="1343025" cy="1200150"/>
          <wp:effectExtent l="0" t="0" r="9525" b="0"/>
          <wp:wrapNone/>
          <wp:docPr id="4" name="Picture 4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76D7A6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323BF776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419142E2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7CBFA9D8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5FE3CA30" w14:textId="77777777"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40D0840E" w14:textId="77777777"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1A66E727" w14:textId="77777777"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  <w:r w:rsidRPr="006A3813">
      <w:rPr>
        <w:rFonts w:ascii="Platinum Bg" w:hAnsi="Platinum Bg"/>
        <w:spacing w:val="40"/>
        <w:sz w:val="36"/>
        <w:szCs w:val="36"/>
        <w:lang w:val="bg-BG" w:eastAsia="bg-BG"/>
      </w:rPr>
      <w:t>РЕПУБЛИКА БЪЛГАРИЯ</w:t>
    </w:r>
  </w:p>
  <w:p w14:paraId="3FC313A1" w14:textId="22202E93" w:rsidR="00C9618D" w:rsidRPr="00AC3E66" w:rsidRDefault="006A3813" w:rsidP="009B3402">
    <w:pPr>
      <w:keepNext/>
      <w:overflowPunct/>
      <w:autoSpaceDE/>
      <w:autoSpaceDN/>
      <w:adjustRightInd/>
      <w:spacing w:line="360" w:lineRule="exact"/>
      <w:ind w:hanging="709"/>
      <w:jc w:val="center"/>
      <w:textAlignment w:val="auto"/>
      <w:outlineLvl w:val="0"/>
      <w:rPr>
        <w:rFonts w:ascii="Times New Roman" w:hAnsi="Times New Roman"/>
        <w:i/>
        <w:iCs/>
        <w:sz w:val="2"/>
        <w:szCs w:val="2"/>
        <w:u w:val="single"/>
        <w:lang w:val="bg-BG"/>
      </w:rPr>
    </w:pPr>
    <w:r w:rsidRPr="006A3813">
      <w:rPr>
        <w:rFonts w:ascii="Platinum Bg" w:hAnsi="Platinum Bg"/>
        <w:spacing w:val="40"/>
        <w:sz w:val="32"/>
        <w:szCs w:val="32"/>
        <w:lang w:val="bg-BG" w:eastAsia="bg-BG"/>
      </w:rPr>
      <w:t>Заместник-министър на земеделието</w:t>
    </w:r>
    <w:r w:rsidR="00AC3E66">
      <w:rPr>
        <w:rFonts w:ascii="Platinum Bg" w:hAnsi="Platinum Bg"/>
        <w:spacing w:val="40"/>
        <w:sz w:val="32"/>
        <w:szCs w:val="32"/>
        <w:lang w:val="en-GB" w:eastAsia="bg-BG"/>
      </w:rPr>
      <w:t xml:space="preserve"> </w:t>
    </w:r>
    <w:r w:rsidR="00AC3E66">
      <w:rPr>
        <w:rFonts w:ascii="Platinum Bg" w:hAnsi="Platinum Bg"/>
        <w:spacing w:val="40"/>
        <w:sz w:val="32"/>
        <w:szCs w:val="32"/>
        <w:lang w:val="bg-BG" w:eastAsia="bg-BG"/>
      </w:rPr>
      <w:t>и храните</w:t>
    </w:r>
  </w:p>
  <w:p w14:paraId="3542B74B" w14:textId="77777777" w:rsidR="00C9618D" w:rsidRPr="007F5809" w:rsidRDefault="00C9618D" w:rsidP="00EC3F1D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ristiyan Stefanov">
    <w15:presenceInfo w15:providerId="AD" w15:userId="S-1-5-21-3673932534-3318588094-701912851-74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03C"/>
    <w:rsid w:val="00001372"/>
    <w:rsid w:val="0000275A"/>
    <w:rsid w:val="00002F3C"/>
    <w:rsid w:val="00003774"/>
    <w:rsid w:val="0000449C"/>
    <w:rsid w:val="00005E9E"/>
    <w:rsid w:val="0000673A"/>
    <w:rsid w:val="000079E3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C67"/>
    <w:rsid w:val="00017DFD"/>
    <w:rsid w:val="00021000"/>
    <w:rsid w:val="00021CAA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9D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49B8"/>
    <w:rsid w:val="000650B6"/>
    <w:rsid w:val="00066CC2"/>
    <w:rsid w:val="00067075"/>
    <w:rsid w:val="00071815"/>
    <w:rsid w:val="00071D6F"/>
    <w:rsid w:val="0007205D"/>
    <w:rsid w:val="00073B20"/>
    <w:rsid w:val="00074351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9760D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236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267D"/>
    <w:rsid w:val="000F2E48"/>
    <w:rsid w:val="000F3AB8"/>
    <w:rsid w:val="000F486F"/>
    <w:rsid w:val="000F4C52"/>
    <w:rsid w:val="000F5083"/>
    <w:rsid w:val="000F51DD"/>
    <w:rsid w:val="000F5550"/>
    <w:rsid w:val="000F64DD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0907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73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5509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3BF"/>
    <w:rsid w:val="001464B9"/>
    <w:rsid w:val="001467C6"/>
    <w:rsid w:val="001518AD"/>
    <w:rsid w:val="001524A4"/>
    <w:rsid w:val="00152A45"/>
    <w:rsid w:val="0015404D"/>
    <w:rsid w:val="0015419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67DF8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213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CA9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6549"/>
    <w:rsid w:val="001A7081"/>
    <w:rsid w:val="001A753A"/>
    <w:rsid w:val="001B0457"/>
    <w:rsid w:val="001B05D3"/>
    <w:rsid w:val="001B0E97"/>
    <w:rsid w:val="001B322B"/>
    <w:rsid w:val="001B37F6"/>
    <w:rsid w:val="001B3F49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937"/>
    <w:rsid w:val="001F1D00"/>
    <w:rsid w:val="001F1F59"/>
    <w:rsid w:val="001F2B5D"/>
    <w:rsid w:val="001F472C"/>
    <w:rsid w:val="001F5C2C"/>
    <w:rsid w:val="001F654E"/>
    <w:rsid w:val="001F70AC"/>
    <w:rsid w:val="001F7477"/>
    <w:rsid w:val="001F7C02"/>
    <w:rsid w:val="001F7CE9"/>
    <w:rsid w:val="00202BD6"/>
    <w:rsid w:val="00202C40"/>
    <w:rsid w:val="002032BC"/>
    <w:rsid w:val="00203EF6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000"/>
    <w:rsid w:val="00220FBB"/>
    <w:rsid w:val="0022356C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7F7"/>
    <w:rsid w:val="00233043"/>
    <w:rsid w:val="0023372E"/>
    <w:rsid w:val="0023381B"/>
    <w:rsid w:val="00233D8C"/>
    <w:rsid w:val="002407BD"/>
    <w:rsid w:val="00240975"/>
    <w:rsid w:val="00241EE0"/>
    <w:rsid w:val="002420EC"/>
    <w:rsid w:val="0024357E"/>
    <w:rsid w:val="00244988"/>
    <w:rsid w:val="002453E6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41B2"/>
    <w:rsid w:val="002651F9"/>
    <w:rsid w:val="002664C6"/>
    <w:rsid w:val="00266727"/>
    <w:rsid w:val="00266E4D"/>
    <w:rsid w:val="0027079C"/>
    <w:rsid w:val="00271328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ADB"/>
    <w:rsid w:val="002B6B41"/>
    <w:rsid w:val="002B73AA"/>
    <w:rsid w:val="002B79D0"/>
    <w:rsid w:val="002C0B12"/>
    <w:rsid w:val="002C18BF"/>
    <w:rsid w:val="002C2113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47AD"/>
    <w:rsid w:val="002D51D8"/>
    <w:rsid w:val="002D584B"/>
    <w:rsid w:val="002D72E1"/>
    <w:rsid w:val="002E0BD6"/>
    <w:rsid w:val="002E12D6"/>
    <w:rsid w:val="002E14CC"/>
    <w:rsid w:val="002E16FD"/>
    <w:rsid w:val="002E3D0F"/>
    <w:rsid w:val="002E4079"/>
    <w:rsid w:val="002E44CE"/>
    <w:rsid w:val="002E49E2"/>
    <w:rsid w:val="002E4B18"/>
    <w:rsid w:val="002E4B9B"/>
    <w:rsid w:val="002E531D"/>
    <w:rsid w:val="002E5D08"/>
    <w:rsid w:val="002E64C7"/>
    <w:rsid w:val="002E7297"/>
    <w:rsid w:val="002F064A"/>
    <w:rsid w:val="002F082E"/>
    <w:rsid w:val="002F1100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8DB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566A"/>
    <w:rsid w:val="00316538"/>
    <w:rsid w:val="003169DA"/>
    <w:rsid w:val="003175C8"/>
    <w:rsid w:val="00317CB5"/>
    <w:rsid w:val="0032137B"/>
    <w:rsid w:val="00321D6A"/>
    <w:rsid w:val="00321F33"/>
    <w:rsid w:val="00323187"/>
    <w:rsid w:val="00325B8D"/>
    <w:rsid w:val="00325BCC"/>
    <w:rsid w:val="00326295"/>
    <w:rsid w:val="00326A0D"/>
    <w:rsid w:val="00327097"/>
    <w:rsid w:val="00327556"/>
    <w:rsid w:val="00330122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1AF4"/>
    <w:rsid w:val="00352D67"/>
    <w:rsid w:val="00354823"/>
    <w:rsid w:val="003558E9"/>
    <w:rsid w:val="00356911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4F05"/>
    <w:rsid w:val="003650D3"/>
    <w:rsid w:val="00366A19"/>
    <w:rsid w:val="00366D81"/>
    <w:rsid w:val="00370B3B"/>
    <w:rsid w:val="00370E28"/>
    <w:rsid w:val="0037122F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375"/>
    <w:rsid w:val="00384452"/>
    <w:rsid w:val="00387A08"/>
    <w:rsid w:val="00387D15"/>
    <w:rsid w:val="00390237"/>
    <w:rsid w:val="00390454"/>
    <w:rsid w:val="00390BB2"/>
    <w:rsid w:val="0039110E"/>
    <w:rsid w:val="00391ABB"/>
    <w:rsid w:val="00391B5D"/>
    <w:rsid w:val="00391DC2"/>
    <w:rsid w:val="00394BE0"/>
    <w:rsid w:val="00397078"/>
    <w:rsid w:val="00397233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2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0BD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008C"/>
    <w:rsid w:val="00461AA2"/>
    <w:rsid w:val="004625BE"/>
    <w:rsid w:val="00463742"/>
    <w:rsid w:val="00464C01"/>
    <w:rsid w:val="00464C39"/>
    <w:rsid w:val="00464FA7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C0C"/>
    <w:rsid w:val="00484F06"/>
    <w:rsid w:val="004855C7"/>
    <w:rsid w:val="004866F3"/>
    <w:rsid w:val="00486E6C"/>
    <w:rsid w:val="00490C06"/>
    <w:rsid w:val="00491EBF"/>
    <w:rsid w:val="00491F3C"/>
    <w:rsid w:val="00492E24"/>
    <w:rsid w:val="0049453D"/>
    <w:rsid w:val="00494CA4"/>
    <w:rsid w:val="00495FDF"/>
    <w:rsid w:val="0049658D"/>
    <w:rsid w:val="00497843"/>
    <w:rsid w:val="004A1298"/>
    <w:rsid w:val="004A18AE"/>
    <w:rsid w:val="004A1F0B"/>
    <w:rsid w:val="004A1FBB"/>
    <w:rsid w:val="004A28E8"/>
    <w:rsid w:val="004A4037"/>
    <w:rsid w:val="004A572D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AD3"/>
    <w:rsid w:val="004C7E82"/>
    <w:rsid w:val="004D0810"/>
    <w:rsid w:val="004D27EE"/>
    <w:rsid w:val="004D29B9"/>
    <w:rsid w:val="004D31FA"/>
    <w:rsid w:val="004D320B"/>
    <w:rsid w:val="004D4ECA"/>
    <w:rsid w:val="004D5104"/>
    <w:rsid w:val="004D512C"/>
    <w:rsid w:val="004D51D6"/>
    <w:rsid w:val="004D5AA1"/>
    <w:rsid w:val="004D5B22"/>
    <w:rsid w:val="004E0F53"/>
    <w:rsid w:val="004E12F6"/>
    <w:rsid w:val="004E26D8"/>
    <w:rsid w:val="004E30FE"/>
    <w:rsid w:val="004E4C2F"/>
    <w:rsid w:val="004E5EEC"/>
    <w:rsid w:val="004E604C"/>
    <w:rsid w:val="004E6D5E"/>
    <w:rsid w:val="004E7C9A"/>
    <w:rsid w:val="004E7D3C"/>
    <w:rsid w:val="004F0955"/>
    <w:rsid w:val="004F0F15"/>
    <w:rsid w:val="004F2A15"/>
    <w:rsid w:val="004F4248"/>
    <w:rsid w:val="004F4CE4"/>
    <w:rsid w:val="0050004C"/>
    <w:rsid w:val="00500ABA"/>
    <w:rsid w:val="00501E7D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19F1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3F9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50D"/>
    <w:rsid w:val="00562616"/>
    <w:rsid w:val="00562C2C"/>
    <w:rsid w:val="00563801"/>
    <w:rsid w:val="005639BE"/>
    <w:rsid w:val="00563BF4"/>
    <w:rsid w:val="00563F2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138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0E5E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5FDD"/>
    <w:rsid w:val="005A60E4"/>
    <w:rsid w:val="005B2479"/>
    <w:rsid w:val="005B2B7B"/>
    <w:rsid w:val="005B3774"/>
    <w:rsid w:val="005B4110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5B60"/>
    <w:rsid w:val="005F66A6"/>
    <w:rsid w:val="005F6891"/>
    <w:rsid w:val="005F70A3"/>
    <w:rsid w:val="00600A11"/>
    <w:rsid w:val="00601D49"/>
    <w:rsid w:val="00603B7D"/>
    <w:rsid w:val="006041BB"/>
    <w:rsid w:val="006050B9"/>
    <w:rsid w:val="0060512E"/>
    <w:rsid w:val="006059D4"/>
    <w:rsid w:val="0060668D"/>
    <w:rsid w:val="00612434"/>
    <w:rsid w:val="006126FA"/>
    <w:rsid w:val="0061383E"/>
    <w:rsid w:val="00614BD6"/>
    <w:rsid w:val="00614E5F"/>
    <w:rsid w:val="006152F9"/>
    <w:rsid w:val="00615EE4"/>
    <w:rsid w:val="00616733"/>
    <w:rsid w:val="006176C0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26"/>
    <w:rsid w:val="0064756C"/>
    <w:rsid w:val="00650614"/>
    <w:rsid w:val="00653195"/>
    <w:rsid w:val="00654138"/>
    <w:rsid w:val="00655221"/>
    <w:rsid w:val="006559BA"/>
    <w:rsid w:val="00655CF2"/>
    <w:rsid w:val="00655D76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30D1"/>
    <w:rsid w:val="00674382"/>
    <w:rsid w:val="00674513"/>
    <w:rsid w:val="006762CF"/>
    <w:rsid w:val="00680198"/>
    <w:rsid w:val="00680CD3"/>
    <w:rsid w:val="006814A0"/>
    <w:rsid w:val="00682509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0F7B"/>
    <w:rsid w:val="006A11D0"/>
    <w:rsid w:val="006A15B2"/>
    <w:rsid w:val="006A298D"/>
    <w:rsid w:val="006A3813"/>
    <w:rsid w:val="006A3A11"/>
    <w:rsid w:val="006A45C0"/>
    <w:rsid w:val="006A47AB"/>
    <w:rsid w:val="006A49C9"/>
    <w:rsid w:val="006A5994"/>
    <w:rsid w:val="006A630B"/>
    <w:rsid w:val="006A67CB"/>
    <w:rsid w:val="006A75E4"/>
    <w:rsid w:val="006B0908"/>
    <w:rsid w:val="006B11C3"/>
    <w:rsid w:val="006B14FC"/>
    <w:rsid w:val="006B186B"/>
    <w:rsid w:val="006B3744"/>
    <w:rsid w:val="006B499E"/>
    <w:rsid w:val="006B5925"/>
    <w:rsid w:val="006B75DD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6A4A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2B2"/>
    <w:rsid w:val="006F54C1"/>
    <w:rsid w:val="006F6721"/>
    <w:rsid w:val="006F7974"/>
    <w:rsid w:val="0070008B"/>
    <w:rsid w:val="007005FB"/>
    <w:rsid w:val="0070230F"/>
    <w:rsid w:val="00702DE7"/>
    <w:rsid w:val="0070609A"/>
    <w:rsid w:val="007066AC"/>
    <w:rsid w:val="00706F16"/>
    <w:rsid w:val="007076FF"/>
    <w:rsid w:val="00707786"/>
    <w:rsid w:val="007103D5"/>
    <w:rsid w:val="00710A26"/>
    <w:rsid w:val="0071124D"/>
    <w:rsid w:val="0071130C"/>
    <w:rsid w:val="00711431"/>
    <w:rsid w:val="007116FC"/>
    <w:rsid w:val="00711D27"/>
    <w:rsid w:val="00712377"/>
    <w:rsid w:val="00712A91"/>
    <w:rsid w:val="00712CCB"/>
    <w:rsid w:val="00712D63"/>
    <w:rsid w:val="00713416"/>
    <w:rsid w:val="00713586"/>
    <w:rsid w:val="00714354"/>
    <w:rsid w:val="00714F33"/>
    <w:rsid w:val="00715512"/>
    <w:rsid w:val="0071599A"/>
    <w:rsid w:val="00715BEF"/>
    <w:rsid w:val="0071696B"/>
    <w:rsid w:val="007169CE"/>
    <w:rsid w:val="00716D7C"/>
    <w:rsid w:val="0071794D"/>
    <w:rsid w:val="00721441"/>
    <w:rsid w:val="00721648"/>
    <w:rsid w:val="00721B6A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64A7"/>
    <w:rsid w:val="00737FE8"/>
    <w:rsid w:val="007434B4"/>
    <w:rsid w:val="00744775"/>
    <w:rsid w:val="00744BE5"/>
    <w:rsid w:val="00744FA1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179"/>
    <w:rsid w:val="00767C59"/>
    <w:rsid w:val="007706C8"/>
    <w:rsid w:val="00770F55"/>
    <w:rsid w:val="007713B0"/>
    <w:rsid w:val="00771481"/>
    <w:rsid w:val="00772181"/>
    <w:rsid w:val="00773E3A"/>
    <w:rsid w:val="007743EF"/>
    <w:rsid w:val="00774415"/>
    <w:rsid w:val="00776057"/>
    <w:rsid w:val="0077605E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9C7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0A4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6683"/>
    <w:rsid w:val="007E7176"/>
    <w:rsid w:val="007E7764"/>
    <w:rsid w:val="007E7A9C"/>
    <w:rsid w:val="007F0D89"/>
    <w:rsid w:val="007F15D3"/>
    <w:rsid w:val="007F4D94"/>
    <w:rsid w:val="007F5809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0844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7222"/>
    <w:rsid w:val="00837509"/>
    <w:rsid w:val="008375FB"/>
    <w:rsid w:val="0083781A"/>
    <w:rsid w:val="008419F7"/>
    <w:rsid w:val="008501FF"/>
    <w:rsid w:val="00850F15"/>
    <w:rsid w:val="008513AF"/>
    <w:rsid w:val="008527AB"/>
    <w:rsid w:val="00853766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764C7"/>
    <w:rsid w:val="00876D51"/>
    <w:rsid w:val="00880173"/>
    <w:rsid w:val="008802DC"/>
    <w:rsid w:val="008807A8"/>
    <w:rsid w:val="00882A97"/>
    <w:rsid w:val="00883C7E"/>
    <w:rsid w:val="00884C2B"/>
    <w:rsid w:val="00884FF0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E07"/>
    <w:rsid w:val="008B5F3D"/>
    <w:rsid w:val="008B61CE"/>
    <w:rsid w:val="008C0772"/>
    <w:rsid w:val="008C1845"/>
    <w:rsid w:val="008C1BE4"/>
    <w:rsid w:val="008C1C54"/>
    <w:rsid w:val="008C250D"/>
    <w:rsid w:val="008C2A2B"/>
    <w:rsid w:val="008C40D8"/>
    <w:rsid w:val="008C543D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5FA"/>
    <w:rsid w:val="008F3C61"/>
    <w:rsid w:val="008F4D4A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61D2"/>
    <w:rsid w:val="0090728C"/>
    <w:rsid w:val="00910924"/>
    <w:rsid w:val="00911254"/>
    <w:rsid w:val="00912829"/>
    <w:rsid w:val="00913611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A85"/>
    <w:rsid w:val="00932B64"/>
    <w:rsid w:val="0093334C"/>
    <w:rsid w:val="009338B3"/>
    <w:rsid w:val="00933F5A"/>
    <w:rsid w:val="0093403F"/>
    <w:rsid w:val="00936E6A"/>
    <w:rsid w:val="009404EF"/>
    <w:rsid w:val="00940569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6A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958"/>
    <w:rsid w:val="009709AC"/>
    <w:rsid w:val="00970ED4"/>
    <w:rsid w:val="00971082"/>
    <w:rsid w:val="009715EB"/>
    <w:rsid w:val="009746FF"/>
    <w:rsid w:val="00974E00"/>
    <w:rsid w:val="0097595A"/>
    <w:rsid w:val="00975F86"/>
    <w:rsid w:val="0097664F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4FF2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402"/>
    <w:rsid w:val="009B374A"/>
    <w:rsid w:val="009B3CBB"/>
    <w:rsid w:val="009B3CD8"/>
    <w:rsid w:val="009B4CEF"/>
    <w:rsid w:val="009B614A"/>
    <w:rsid w:val="009B661A"/>
    <w:rsid w:val="009B7C64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D78A3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6DD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371A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809"/>
    <w:rsid w:val="00A669AE"/>
    <w:rsid w:val="00A70471"/>
    <w:rsid w:val="00A7180C"/>
    <w:rsid w:val="00A72436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4C73"/>
    <w:rsid w:val="00A950D8"/>
    <w:rsid w:val="00A95B92"/>
    <w:rsid w:val="00AA088B"/>
    <w:rsid w:val="00AA0FBF"/>
    <w:rsid w:val="00AA1D82"/>
    <w:rsid w:val="00AA24F2"/>
    <w:rsid w:val="00AA288B"/>
    <w:rsid w:val="00AA3426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3E66"/>
    <w:rsid w:val="00AC4F9D"/>
    <w:rsid w:val="00AC52FC"/>
    <w:rsid w:val="00AC6CB2"/>
    <w:rsid w:val="00AC7071"/>
    <w:rsid w:val="00AD06A9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49F"/>
    <w:rsid w:val="00AE29B2"/>
    <w:rsid w:val="00AE3798"/>
    <w:rsid w:val="00AE506D"/>
    <w:rsid w:val="00AE6224"/>
    <w:rsid w:val="00AE64C5"/>
    <w:rsid w:val="00AE6507"/>
    <w:rsid w:val="00AE6801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04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3AC9"/>
    <w:rsid w:val="00B24D08"/>
    <w:rsid w:val="00B260F8"/>
    <w:rsid w:val="00B266AB"/>
    <w:rsid w:val="00B27DFE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5DD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55B5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5477"/>
    <w:rsid w:val="00BA5564"/>
    <w:rsid w:val="00BA6C92"/>
    <w:rsid w:val="00BA6FD0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2E2"/>
    <w:rsid w:val="00BE1C92"/>
    <w:rsid w:val="00BE1E33"/>
    <w:rsid w:val="00BE3CA1"/>
    <w:rsid w:val="00BE419A"/>
    <w:rsid w:val="00BE615D"/>
    <w:rsid w:val="00BE7047"/>
    <w:rsid w:val="00BF06EC"/>
    <w:rsid w:val="00BF0D9E"/>
    <w:rsid w:val="00BF1818"/>
    <w:rsid w:val="00BF2043"/>
    <w:rsid w:val="00BF270C"/>
    <w:rsid w:val="00BF508B"/>
    <w:rsid w:val="00BF53CE"/>
    <w:rsid w:val="00BF6B8F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17BDB"/>
    <w:rsid w:val="00C22A17"/>
    <w:rsid w:val="00C23408"/>
    <w:rsid w:val="00C23AD2"/>
    <w:rsid w:val="00C23D0D"/>
    <w:rsid w:val="00C279A1"/>
    <w:rsid w:val="00C319BE"/>
    <w:rsid w:val="00C31D54"/>
    <w:rsid w:val="00C31FF2"/>
    <w:rsid w:val="00C32014"/>
    <w:rsid w:val="00C32167"/>
    <w:rsid w:val="00C33EC1"/>
    <w:rsid w:val="00C353FB"/>
    <w:rsid w:val="00C35EE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2F2B"/>
    <w:rsid w:val="00C9482C"/>
    <w:rsid w:val="00C94AE8"/>
    <w:rsid w:val="00C94DF9"/>
    <w:rsid w:val="00C9618D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1A39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6D88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37D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5DD7"/>
    <w:rsid w:val="00D16202"/>
    <w:rsid w:val="00D16F44"/>
    <w:rsid w:val="00D2107A"/>
    <w:rsid w:val="00D228BC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1A8A"/>
    <w:rsid w:val="00D5209B"/>
    <w:rsid w:val="00D5315C"/>
    <w:rsid w:val="00D53886"/>
    <w:rsid w:val="00D5390E"/>
    <w:rsid w:val="00D56F0A"/>
    <w:rsid w:val="00D60694"/>
    <w:rsid w:val="00D60851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40BF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2E68"/>
    <w:rsid w:val="00D8326A"/>
    <w:rsid w:val="00D8462E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1F93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A6C12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08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3F1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161D"/>
    <w:rsid w:val="00E44201"/>
    <w:rsid w:val="00E44EDC"/>
    <w:rsid w:val="00E455E7"/>
    <w:rsid w:val="00E47557"/>
    <w:rsid w:val="00E50927"/>
    <w:rsid w:val="00E50CE1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2C5D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0B08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1D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61E"/>
    <w:rsid w:val="00EE0901"/>
    <w:rsid w:val="00EE135E"/>
    <w:rsid w:val="00EE1847"/>
    <w:rsid w:val="00EE1CC6"/>
    <w:rsid w:val="00EE2118"/>
    <w:rsid w:val="00EE536E"/>
    <w:rsid w:val="00EE70BB"/>
    <w:rsid w:val="00EF05CE"/>
    <w:rsid w:val="00EF07EA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AE9"/>
    <w:rsid w:val="00F03CF2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268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2D04"/>
    <w:rsid w:val="00F331A5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7D3"/>
    <w:rsid w:val="00F44914"/>
    <w:rsid w:val="00F44916"/>
    <w:rsid w:val="00F45EA9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763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3458"/>
    <w:rsid w:val="00F940CC"/>
    <w:rsid w:val="00F94523"/>
    <w:rsid w:val="00F94B49"/>
    <w:rsid w:val="00F9580F"/>
    <w:rsid w:val="00F97B42"/>
    <w:rsid w:val="00FA012C"/>
    <w:rsid w:val="00FA0260"/>
    <w:rsid w:val="00FA08BC"/>
    <w:rsid w:val="00FA0F02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146F"/>
    <w:rsid w:val="00FB2A9B"/>
    <w:rsid w:val="00FB4FF2"/>
    <w:rsid w:val="00FB779E"/>
    <w:rsid w:val="00FC07D6"/>
    <w:rsid w:val="00FC205B"/>
    <w:rsid w:val="00FC2212"/>
    <w:rsid w:val="00FC2A59"/>
    <w:rsid w:val="00FC3C08"/>
    <w:rsid w:val="00FC5AC1"/>
    <w:rsid w:val="00FC5FA0"/>
    <w:rsid w:val="00FC7F81"/>
    <w:rsid w:val="00FD0139"/>
    <w:rsid w:val="00FD0A6F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5765"/>
    <w:rsid w:val="00FD6233"/>
    <w:rsid w:val="00FD64A5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5D0410"/>
  <w15:docId w15:val="{F943AB34-10A6-47A7-ADFD-84C85D3BA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C3F1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C3F1D"/>
  </w:style>
  <w:style w:type="character" w:customStyle="1" w:styleId="CommentTextChar">
    <w:name w:val="Comment Text Char"/>
    <w:basedOn w:val="DefaultParagraphFont"/>
    <w:link w:val="CommentText"/>
    <w:semiHidden/>
    <w:rsid w:val="00EC3F1D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C3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C3F1D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33ABD-5B33-49D1-AF4E-AAF0DE9F4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682</Words>
  <Characters>3890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Kristiyan Stefanov</cp:lastModifiedBy>
  <cp:revision>2</cp:revision>
  <cp:lastPrinted>2021-05-25T07:51:00Z</cp:lastPrinted>
  <dcterms:created xsi:type="dcterms:W3CDTF">2023-07-14T07:08:00Z</dcterms:created>
  <dcterms:modified xsi:type="dcterms:W3CDTF">2023-07-14T07:08:00Z</dcterms:modified>
</cp:coreProperties>
</file>